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E6E1112" w14:paraId="05C335D2" wp14:textId="3D9C57DB">
      <w:pPr>
        <w:pStyle w:val="pf0"/>
        <w:spacing w:beforeAutospacing="on" w:afterAutospacing="on" w:line="240" w:lineRule="auto"/>
        <w:ind w:left="360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48"/>
          <w:szCs w:val="48"/>
          <w:lang w:val="sk-SK"/>
        </w:rPr>
      </w:pPr>
      <w:r w:rsidRPr="0E6E1112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48"/>
          <w:szCs w:val="48"/>
          <w:lang w:val="sk-SK"/>
        </w:rPr>
        <w:t>Analýza súčasného stavu</w:t>
      </w:r>
      <w:r w:rsidRPr="0E6E1112" w:rsidR="31F9E2B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48"/>
          <w:szCs w:val="48"/>
          <w:lang w:val="sk-SK"/>
        </w:rPr>
        <w:t xml:space="preserve"> </w:t>
      </w:r>
      <w:r w:rsidRPr="0E6E1112" w:rsidR="31F9E2B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1"/>
          <w:noProof w:val="0"/>
          <w:color w:val="FB9695"/>
          <w:sz w:val="48"/>
          <w:szCs w:val="48"/>
          <w:highlight w:val="red"/>
          <w:lang w:val="sk-SK"/>
        </w:rPr>
        <w:t>dopravy</w:t>
      </w:r>
    </w:p>
    <w:p xmlns:wp14="http://schemas.microsoft.com/office/word/2010/wordml" w:rsidP="45A39775" w14:paraId="525E10C8" wp14:textId="39789F77">
      <w:pPr>
        <w:spacing w:beforeAutospacing="on" w:afterAutospacing="on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w:rsidR="1E132E22" w:rsidP="45A39775" w:rsidRDefault="1E132E22" w14:paraId="1575F648" w14:textId="5E219243">
      <w:pPr>
        <w:pStyle w:val="Normal"/>
        <w:bidi w:val="0"/>
        <w:spacing w:beforeAutospacing="on" w:afterAutospacing="on" w:line="240" w:lineRule="auto"/>
        <w:ind w:left="360" w:right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45A39775" w:rsidR="1E132E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Obsahom tejto prílohy je popis súčasného stavu organizácie dopravy </w:t>
      </w:r>
      <w:r w:rsidRPr="45A39775" w:rsidR="3FB3B6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v rámci </w:t>
      </w:r>
      <w:r w:rsidRPr="45A39775" w:rsidR="1D272E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dotknutého</w:t>
      </w:r>
      <w:r w:rsidRPr="45A39775" w:rsidR="3FB3B6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územia hlavnej stanice</w:t>
      </w:r>
      <w:r w:rsidRPr="45A39775" w:rsidR="673164C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,</w:t>
      </w:r>
      <w:r w:rsidRPr="45A39775" w:rsidR="3FB3B6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so zameraním sa na jedno</w:t>
      </w:r>
      <w:r w:rsidRPr="45A39775" w:rsidR="451918D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t</w:t>
      </w:r>
      <w:r w:rsidRPr="45A39775" w:rsidR="3FB3B6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livé módy dopravy. </w:t>
      </w:r>
      <w:r w:rsidRPr="45A39775" w:rsidR="15AF26F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Cieľom je</w:t>
      </w:r>
      <w:r w:rsidRPr="45A39775" w:rsidR="707AA9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popísať súčasný stav</w:t>
      </w:r>
      <w:r w:rsidRPr="45A39775" w:rsidR="7A5F472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,</w:t>
      </w:r>
      <w:r w:rsidRPr="45A39775" w:rsidR="707AA9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45A39775" w:rsidR="15AF26F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poukázať na nedostatky a komplikácie </w:t>
      </w:r>
      <w:r w:rsidRPr="45A39775" w:rsidR="34026C6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 území a zároveň priblížiť</w:t>
      </w:r>
      <w:r w:rsidRPr="45A39775" w:rsidR="7F2FD6A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budúce</w:t>
      </w:r>
      <w:r w:rsidRPr="45A39775" w:rsidR="7131DA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45A39775" w:rsidR="62BD17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organizačné zmeny, či zámery v dotknutom území.</w:t>
      </w:r>
    </w:p>
    <w:p xmlns:wp14="http://schemas.microsoft.com/office/word/2010/wordml" w:rsidP="31F708E6" w14:paraId="551D244C" wp14:textId="514C66DE">
      <w:pPr>
        <w:pStyle w:val="Normal"/>
        <w:spacing w:beforeAutospacing="on" w:afterAutospacing="on" w:line="240" w:lineRule="auto"/>
        <w:ind w:left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1D2EC824" wp14:textId="080693B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B9695"/>
          <w:sz w:val="24"/>
          <w:szCs w:val="24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4"/>
          <w:szCs w:val="24"/>
          <w:lang w:val="sk-SK"/>
        </w:rPr>
        <w:t>Popis východiskového stavu</w:t>
      </w:r>
    </w:p>
    <w:p xmlns:wp14="http://schemas.microsoft.com/office/word/2010/wordml" w:rsidP="31F708E6" w14:paraId="20516E26" wp14:textId="792B1C69">
      <w:pPr>
        <w:spacing w:beforeAutospacing="on" w:afterAutospacing="on" w:line="240" w:lineRule="auto"/>
        <w:ind w:left="360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3DDDE1A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Hlavná stanica sa nachádza v severnej časti Starého mesta s </w:t>
      </w:r>
      <w:proofErr w:type="spellStart"/>
      <w:r w:rsidRPr="31F708E6" w:rsidR="3DDDE1A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priamim</w:t>
      </w:r>
      <w:proofErr w:type="spellEnd"/>
      <w:r w:rsidRPr="31F708E6" w:rsidR="3DDDE1A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napojením na vnútorný </w:t>
      </w:r>
      <w:r w:rsidRPr="31F708E6" w:rsidR="3E6213C7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mestský</w:t>
      </w:r>
      <w:r w:rsidRPr="31F708E6" w:rsidR="3DDDE1A5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okruh. </w:t>
      </w:r>
      <w:r w:rsidRPr="31F708E6" w:rsidR="50BF6B6F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Jediný priamy dopravný prístup k hlavnej stanici je v súčasnosti možný z ul. </w:t>
      </w:r>
      <w:proofErr w:type="spellStart"/>
      <w:r w:rsidRPr="31F708E6" w:rsidR="50BF6B6F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Šancova</w:t>
      </w:r>
      <w:proofErr w:type="spellEnd"/>
      <w:r w:rsidRPr="31F708E6" w:rsidR="50BF6B6F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cez Námestie Franza </w:t>
      </w:r>
      <w:proofErr w:type="spellStart"/>
      <w:r w:rsidRPr="31F708E6" w:rsidR="50BF6B6F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Liszta</w:t>
      </w:r>
      <w:proofErr w:type="spellEnd"/>
      <w:r w:rsidRPr="31F708E6" w:rsidR="50BF6B6F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, ktoré je zakončené obratiskom. Uvedená komunikácia je zdieľaná viacerými druhmi dopravy MHD (autobusová a trolejbusová doprava), IAD, TAXI, ako aj cyklistickou. </w:t>
      </w:r>
      <w:del w:author="Bečka Roman, Ing." w:date="2022-12-14T14:17:18.176Z" w:id="8365682">
        <w:r w:rsidRPr="31F708E6" w:rsidDel="50BF6B6F">
          <w:rPr>
            <w:rStyle w:val="normaltextrun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sk-SK"/>
          </w:rPr>
          <w:delText xml:space="preserve"> </w:delText>
        </w:r>
      </w:del>
      <w:r w:rsidRPr="31F708E6" w:rsidR="50BF6B6F">
        <w:rPr>
          <w:rStyle w:val="normaltextrun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Električková trať je ako jediná vedená na vlastnom telese a umiestnená o úroveň nižšie.</w:t>
      </w:r>
    </w:p>
    <w:p xmlns:wp14="http://schemas.microsoft.com/office/word/2010/wordml" w:rsidP="0E6E1112" w14:paraId="20E8363A" wp14:textId="682608B9">
      <w:pPr>
        <w:pStyle w:val="Normal"/>
        <w:bidi w:val="0"/>
        <w:spacing w:before="0" w:beforeAutospacing="off" w:after="80" w:afterAutospacing="off" w:line="240" w:lineRule="auto"/>
        <w:ind w:left="0" w:right="0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cyan"/>
          <w:lang w:val="sk-SK"/>
        </w:rPr>
      </w:pPr>
      <w:r w:rsidRPr="0E6E1112" w:rsidR="1DDC27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cyan"/>
          <w:lang w:val="sk-SK"/>
        </w:rPr>
        <w:t>Polohu hlavnej stanice najvýraznejšie determinuje úpätie masívu Malých Karpát, cez ktorý boli vybudované tunely smerom na Devínsku Novú Ves. Určujúca je konkrétne jeho hmota, ktorá tvaruje líniu koľajiska súbežne s vrstevnicami do poloblúka, čo je zásadnou komplikáciou pre polomery koľají a železničných zvrškov.</w:t>
      </w:r>
      <w:r w:rsidRPr="0E6E1112" w:rsidR="1DDC27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</w:p>
    <w:p xmlns:wp14="http://schemas.microsoft.com/office/word/2010/wordml" w:rsidP="0E6E1112" w14:paraId="60387522" wp14:textId="1C931BB3">
      <w:pPr>
        <w:pStyle w:val="Normal"/>
        <w:bidi w:val="0"/>
        <w:spacing w:before="0" w:beforeAutospacing="off" w:after="80" w:afterAutospacing="off" w:line="240" w:lineRule="auto"/>
        <w:ind w:left="0" w:right="0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cyan"/>
          <w:lang w:val="sk-SK"/>
        </w:rPr>
      </w:pPr>
      <w:r w:rsidRPr="0E6E1112" w:rsidR="1DDC27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cyan"/>
          <w:lang w:val="sk-SK"/>
        </w:rPr>
        <w:t xml:space="preserve">Výraznou fyzickou bariérou je v tomto  území aj umelý násyp, na ktorom je vystavaná historická (pôvodná) budova hlavovej stanice parnej železnice, sklady a koľajisko.   Pozícia násypu a výškové rozdiely zásadne ovplyvňujú smer pohybu ľudí a determinujú dopravné trasy v území. Vytvárajú akoby nepriepustnú, bariérovú </w:t>
      </w:r>
      <w:proofErr w:type="spellStart"/>
      <w:r w:rsidRPr="0E6E1112" w:rsidR="1DDC27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cyan"/>
          <w:lang w:val="sk-SK"/>
        </w:rPr>
        <w:t>peninsulu</w:t>
      </w:r>
      <w:proofErr w:type="spellEnd"/>
      <w:r w:rsidRPr="0E6E1112" w:rsidR="1DDC27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cyan"/>
          <w:lang w:val="sk-SK"/>
        </w:rPr>
        <w:t xml:space="preserve"> v centre hlavného mesta.</w:t>
      </w:r>
    </w:p>
    <w:p xmlns:wp14="http://schemas.microsoft.com/office/word/2010/wordml" w:rsidP="31F708E6" w14:paraId="3A6F260D" wp14:textId="50AB565D">
      <w:pPr>
        <w:pStyle w:val="ListParagraph"/>
        <w:numPr>
          <w:ilvl w:val="0"/>
          <w:numId w:val="1"/>
        </w:num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</w:pPr>
      <w:r w:rsidRPr="7BAFF5ED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  <w:t>Železničná doprava</w:t>
      </w:r>
    </w:p>
    <w:p xmlns:wp14="http://schemas.microsoft.com/office/word/2010/wordml" w:rsidP="31F708E6" w14:paraId="1302554B" wp14:textId="49C18853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Súčasný stav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7BAFF5ED" w14:paraId="5AD69B7E" wp14:textId="6AE53EDB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7BAFF5ED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Bratislava hlavná stanica je najvyužívanejšou stanicou v rámci Uzlu Bratislava. V stanici končí alebo ňou prechádza väčšina vlakov osobnej a nákladnej dopravy.  V súčasnosti je kapacita hlavnej stanice počas dopravných špičiek maximálne vyťažená. V tesnej blízkosti stanice sa nachádza odstavné koľajisko, ktoré je prepojené s dopravným múzeom. </w:t>
      </w:r>
    </w:p>
    <w:p xmlns:wp14="http://schemas.microsoft.com/office/word/2010/wordml" w:rsidP="7BAFF5ED" w14:paraId="670A18D9" wp14:textId="772DA8AA">
      <w:pPr>
        <w:pStyle w:val="Normal"/>
        <w:spacing w:after="80" w:line="240" w:lineRule="auto"/>
        <w:ind w:firstLine="708"/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7BAFF5ED" w:rsidR="53F5399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Na základe údajov uvedených v</w:t>
      </w:r>
      <w:r w:rsidRPr="7BAFF5ED" w:rsidR="4480104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7BAFF5ED" w:rsidR="4480104F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sk-SK"/>
        </w:rPr>
        <w:t>ŽSR, dopravný uzol Bratislava – štúdia realizovateľnosti</w:t>
      </w:r>
      <w:r w:rsidRPr="7BAFF5ED" w:rsidR="00D85E8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sk-SK"/>
        </w:rPr>
        <w:t>,</w:t>
      </w:r>
      <w:r w:rsidRPr="7BAFF5ED" w:rsidR="00D85E8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sk-SK"/>
        </w:rPr>
        <w:t xml:space="preserve"> </w:t>
      </w:r>
      <w:r w:rsidRPr="7BAFF5ED" w:rsidR="00D85E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sk-SK"/>
        </w:rPr>
        <w:t xml:space="preserve">konkrétne v prílohe  </w:t>
      </w:r>
      <w:r w:rsidRPr="7BAFF5ED" w:rsidR="00D85E81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sk-SK"/>
        </w:rPr>
        <w:t>E1.4 Dopravný model a prieskumy</w:t>
      </w:r>
      <w:r w:rsidRPr="7BAFF5ED" w:rsidR="00D85E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sk-SK"/>
        </w:rPr>
        <w:t>, sa</w:t>
      </w:r>
      <w:r w:rsidRPr="7BAFF5ED" w:rsidR="4F05D0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uvádza </w:t>
      </w:r>
      <w:r w:rsidRPr="7BAFF5ED" w:rsidR="759CF2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výhľadový</w:t>
      </w:r>
      <w:r w:rsidRPr="7BAFF5ED" w:rsidR="00D85E8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nára</w:t>
      </w:r>
      <w:r w:rsidRPr="7BAFF5ED" w:rsidR="1900B5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st po</w:t>
      </w:r>
      <w:r w:rsidRPr="7BAFF5ED" w:rsidR="24487B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č</w:t>
      </w:r>
      <w:r w:rsidRPr="7BAFF5ED" w:rsidR="1900B5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tu cestujúcich prechádzajúcich hlavnou stanicou </w:t>
      </w:r>
      <w:r w:rsidRPr="7BAFF5ED" w:rsidR="7D68624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na hodnotu </w:t>
      </w:r>
      <w:r w:rsidRPr="7BAFF5ED" w:rsidR="1900B53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približne </w:t>
      </w:r>
      <w:r w:rsidRPr="7BAFF5ED" w:rsidR="1900B53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70 000 os./deň</w:t>
      </w:r>
      <w:r w:rsidRPr="7BAFF5ED" w:rsidR="77D12B9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7BAFF5ED" w:rsidR="77D12B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pre r. 2040. Model ale nezohľadňuje </w:t>
      </w:r>
      <w:r w:rsidRPr="7BAFF5ED" w:rsidR="77D12B9F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Plán dopravnej obslužnosti (PDO)</w:t>
      </w:r>
      <w:r w:rsidRPr="7BAFF5ED" w:rsidR="77D12B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, ktorý bol m</w:t>
      </w:r>
      <w:r w:rsidRPr="7BAFF5ED" w:rsidR="11D274A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e</w:t>
      </w:r>
      <w:r w:rsidRPr="7BAFF5ED" w:rsidR="77D12B9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dzi tým</w:t>
      </w:r>
      <w:r w:rsidRPr="7BAFF5ED" w:rsidR="4BCB686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vypracovaný a ktorý výrazne navyšuje výhľadový počet vlakov.  Preto je predpoklad, že výhľadová frekvenciu cestujúcich bude ešte vyššia. </w:t>
      </w:r>
    </w:p>
    <w:p w:rsidR="7BAFF5ED" w:rsidP="7BAFF5ED" w:rsidRDefault="7BAFF5ED" w14:paraId="6ADABEBF" w14:textId="76F0E2C8">
      <w:pPr>
        <w:pStyle w:val="Normal"/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7C505FEA" wp14:textId="06E7FE56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Výhľad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31F708E6" w14:paraId="5EE0C0D0" wp14:textId="4CA8FC22">
      <w:pPr>
        <w:spacing w:after="80" w:line="240" w:lineRule="auto"/>
        <w:ind w:firstLine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Dopravný uzol Bratislava bude modernizovaný na základe 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  <w:rPrChange w:author="Bečka Roman, Ing." w:date="2022-12-14T14:18:00.721Z" w:id="1426520745"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sz w:val="22"/>
              <w:szCs w:val="22"/>
              <w:lang w:val="sk-SK"/>
            </w:rPr>
          </w:rPrChange>
        </w:rPr>
        <w:t>Štúdie realizovateľnosti dopravného uzla BA 2019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. V rámci neho vznikne niekoľko nových terminálov integrovanej osobnej prepravy (TIOP) a zároveň dôjde k modernizovaniu súčasných staníc. Po ukončení modernizácie bude hlavná stanica spĺňať kapacitné požiadavky na základe P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  <w:rPrChange w:author="Bečka Roman, Ing." w:date="2022-12-14T14:18:19.12Z" w:id="64836136"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sz w:val="22"/>
              <w:szCs w:val="22"/>
              <w:lang w:val="sk-SK"/>
            </w:rPr>
          </w:rPrChange>
        </w:rPr>
        <w:t>lánu dopravnej obslužnosti pre železničnú osobnú dopravu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.  Vo výhľade sa uvažuje aj s vybudovaním tretieho tunela z hlavnej stanice v smere k železničnej stanici Bratislava-Lamač.</w:t>
      </w:r>
    </w:p>
    <w:p xmlns:wp14="http://schemas.microsoft.com/office/word/2010/wordml" w:rsidP="31F708E6" w14:paraId="0DBF7AE6" wp14:textId="2BEC4313">
      <w:pPr>
        <w:spacing w:after="80" w:line="240" w:lineRule="auto"/>
        <w:ind w:firstLine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4C7BD6DB" wp14:textId="60FED0DE">
      <w:pPr>
        <w:pStyle w:val="ListParagraph"/>
        <w:numPr>
          <w:ilvl w:val="0"/>
          <w:numId w:val="1"/>
        </w:numPr>
        <w:spacing w:after="80" w:line="240" w:lineRule="auto"/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</w:pPr>
      <w:r w:rsidRPr="7BAFF5ED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  <w:t>Prímestská autobusová doprava</w:t>
      </w:r>
      <w:r w:rsidRPr="7BAFF5ED" w:rsidR="7AB3996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  <w:t xml:space="preserve"> (PAD)</w:t>
      </w:r>
    </w:p>
    <w:p xmlns:wp14="http://schemas.microsoft.com/office/word/2010/wordml" w:rsidP="31F708E6" w14:paraId="163163B1" wp14:textId="698850FF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Súčasný stav</w:t>
      </w:r>
    </w:p>
    <w:p xmlns:wp14="http://schemas.microsoft.com/office/word/2010/wordml" w:rsidP="31F708E6" w14:paraId="05F51486" wp14:textId="641168A6">
      <w:pPr>
        <w:spacing w:after="80" w:line="240" w:lineRule="auto"/>
        <w:ind w:firstLine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rímestská autobusová doprava (PAD) a diaľková doprava je smerovaná na autobusovú stanicu Mlynské nivy</w:t>
      </w:r>
      <w:r w:rsidRPr="31F708E6" w:rsidR="13AE366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.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31F708E6" w:rsidR="5E92436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Č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asť liniek prechádza popri Hlavnej stanici, ale samotnú stanicu priamo neobsluhuje. Autobusová stanica (AS) je situovaná približne 3km od hlavnej stanice a je spojená priamou linkou MHD č. 40.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AS Mlynské nivy sa nachádza v mestskej časti Ružinov. Pôvodná stanica bola postavená v roku 1983 a fungovala do roku 2017, následne začalo s jej demoláciou. Novopostavená stanica bola opätovne otvorená v roku 2021. </w:t>
      </w:r>
      <w:r w:rsidRPr="31F708E6" w:rsidR="3C0EB43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 roku 2022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bola z hlavnej stanice zavedená diaľková linka smerujúca na viedenské letisko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Schwechat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(6x denne). Taktiež na zastávke MHD “Pod stanicou” zastavujú linky prímestskej autobusovej dopravy smerujúce na autobusovú stanicu zo Záhoria. Hlavná stanica je </w:t>
      </w:r>
      <w:r w:rsidRPr="31F708E6" w:rsidR="27AA21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zároveň 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východiskom pre autobusy náhradnej dopravy v čase výluk na železnici.</w:t>
      </w:r>
    </w:p>
    <w:p xmlns:wp14="http://schemas.microsoft.com/office/word/2010/wordml" w:rsidP="31F708E6" w14:paraId="4EF3EB9B" wp14:textId="7255A276">
      <w:pPr>
        <w:spacing w:after="80" w:line="240" w:lineRule="auto"/>
        <w:ind w:firstLine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1B01BE31" wp14:textId="3F3A2805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Výhľad</w:t>
      </w:r>
    </w:p>
    <w:p xmlns:wp14="http://schemas.microsoft.com/office/word/2010/wordml" w:rsidP="31F708E6" w14:paraId="4D476A50" wp14:textId="70F29680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Do budúcna sa neuvažuje s výraznou zmenou v smerovaní PAD a diaľkovej autobusovej dopravy na hlavnú stanicu. Zároveň je predpoklad, že v budúcnosti bude linka PAD zo Záhoria končiť na Patrónke.  </w:t>
      </w:r>
    </w:p>
    <w:p xmlns:wp14="http://schemas.microsoft.com/office/word/2010/wordml" w:rsidP="31F708E6" w14:paraId="1F1C325F" wp14:textId="23D09D22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19B721A6" wp14:textId="31FFA2D6">
      <w:pPr>
        <w:pStyle w:val="ListParagraph"/>
        <w:numPr>
          <w:ilvl w:val="0"/>
          <w:numId w:val="1"/>
        </w:numPr>
        <w:spacing w:after="80" w:line="240" w:lineRule="auto"/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</w:pPr>
      <w:r w:rsidRPr="7BAFF5ED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  <w:t>Mestská hromadná doprava</w:t>
      </w:r>
      <w:r w:rsidRPr="7BAFF5ED" w:rsidR="31B1B7B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  <w:t xml:space="preserve"> (MHD)</w:t>
      </w:r>
    </w:p>
    <w:p xmlns:wp14="http://schemas.microsoft.com/office/word/2010/wordml" w:rsidP="31F708E6" w14:paraId="6B4E8679" wp14:textId="68BFAE6C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Súčasný stav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31F708E6" w14:paraId="1F3E591A" wp14:textId="69CD1D7D">
      <w:pPr>
        <w:pStyle w:val="Normal"/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MHD v Bratislave pozostáva z električkových, autobusových a trolejbusových liniek. Linky električky sú vedené z ulice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Štefanovičova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kolmo cez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svetel</w:t>
      </w:r>
      <w:r w:rsidRPr="31F708E6" w:rsidR="72EB102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e</w:t>
      </w:r>
      <w:proofErr w:type="spellEnd"/>
      <w:r w:rsidRPr="31F708E6" w:rsidR="72EB102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riadenú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križovatku na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Šancovej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. Tam sa nachádza zastávka s názvom „Pod stanicou“. Konečná zastávka „Hlavná stanica“ je v súčasnom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otočisku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, ktoré je o úroveň nižšie ako výpravná budova stanice a predstaničné námestie.</w:t>
      </w:r>
      <w:r w:rsidRPr="31F708E6" w:rsidR="5EF02EA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31F708E6" w:rsidR="5FF162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Dopravný podnik Bratislava (DPB)  </w:t>
      </w:r>
      <w:r w:rsidRPr="31F708E6" w:rsidR="26B1DF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prevádzkuje väčšinu jednosmerných električiek, ktoré nie m</w:t>
      </w:r>
      <w:r w:rsidRPr="31F708E6" w:rsidR="32816AD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o</w:t>
      </w:r>
      <w:r w:rsidRPr="31F708E6" w:rsidR="26B1DF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žné otočiť bez slučky. </w:t>
      </w:r>
    </w:p>
    <w:p xmlns:wp14="http://schemas.microsoft.com/office/word/2010/wordml" w:rsidP="31F708E6" w14:paraId="71A4768A" wp14:textId="36A521A1">
      <w:pPr>
        <w:pStyle w:val="Normal"/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0AE8B7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 súčasnosti je autobusová, trolejbusová a individuálna automobilová doprava (IAD) vedená v j</w:t>
      </w:r>
      <w:r w:rsidRPr="31F708E6" w:rsidR="6556C5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e</w:t>
      </w:r>
      <w:r w:rsidRPr="31F708E6" w:rsidR="0AE8B7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d</w:t>
      </w:r>
      <w:r w:rsidRPr="31F708E6" w:rsidR="0AE8B7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nej úrovní, električková doprava o úroveň nižšie a </w:t>
      </w:r>
      <w:proofErr w:type="spellStart"/>
      <w:r w:rsidRPr="31F708E6" w:rsidR="0AE8B7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Žabotova</w:t>
      </w:r>
      <w:proofErr w:type="spellEnd"/>
      <w:r w:rsidRPr="31F708E6" w:rsidR="0AE8B7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u</w:t>
      </w:r>
      <w:r w:rsidRPr="31F708E6" w:rsidR="249BDE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lica ohraničujúca</w:t>
      </w:r>
      <w:r w:rsidRPr="31F708E6" w:rsidR="0AE8B7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toto územie o ďalši</w:t>
      </w:r>
      <w:r w:rsidRPr="31F708E6" w:rsidR="2329620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u</w:t>
      </w:r>
      <w:r w:rsidRPr="31F708E6" w:rsidR="0AE8B7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úroveň</w:t>
      </w:r>
      <w:r w:rsidRPr="31F708E6" w:rsidR="792C21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nižšie</w:t>
      </w:r>
      <w:r w:rsidRPr="31F708E6" w:rsidR="1A58F0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. U</w:t>
      </w:r>
      <w:r w:rsidRPr="31F708E6" w:rsidR="792C21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ličné </w:t>
      </w:r>
      <w:r w:rsidRPr="31F708E6" w:rsidR="4F809D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rezy sú prílohou k zadaniu v prílohe </w:t>
      </w:r>
      <w:r w:rsidRPr="31F708E6" w:rsidR="4F809D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P10</w:t>
      </w:r>
      <w:r w:rsidRPr="31F708E6" w:rsidR="54C6314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.</w:t>
      </w:r>
    </w:p>
    <w:p xmlns:wp14="http://schemas.microsoft.com/office/word/2010/wordml" w:rsidP="31F708E6" w14:paraId="671D1F80" wp14:textId="2E10B603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Autobusové a trolejbusové linky v okolí stanice smerujú z 3 smerov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Šancová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, Pražská a Štefánikova. Schémy  súčasných denných a nočných liniek sú súčasťou prílohy 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P11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. Linky, ktoré nemajú konečnú zastávku priamo pred stanicou a prechádzajú po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Šancovej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, obsluhujú zastávku s názvom „Pod stanicou“. Cestujúci musia následne prekonať vzdialenosť cca 350m k hlavnej výpravnej budove. Jedna autobusová linka (konkrétne č. 145) ma zastávku severne od stanice na ulici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Jaskový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rad s názvom „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Žabotova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“. V súčasnosti ale neexistuje priame pešie prepojenie na stanicu z tejto zastávky a cestujúci sú nútený použiť cestný podjazd popod železnicu. Nočné linky sú obsluhované pomocou autobusov a fungujú na spôsobe zvážania cestujúcich z rôznych častí mesta na hlavnú stanicu, kde je zabezpečený prestup medzi jednotlivými linkami. Následne v približne rovnakom čase autobusy odchádzajú po tých istých linkových trasách ako prišli. </w:t>
      </w:r>
    </w:p>
    <w:p xmlns:wp14="http://schemas.microsoft.com/office/word/2010/wordml" w:rsidP="31F708E6" w14:paraId="20BB28A6" wp14:textId="2A208E33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Súčasné riešenie</w:t>
      </w:r>
      <w:r w:rsidRPr="31F708E6" w:rsidR="7E4819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zastávok MHD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je nevhodné a</w:t>
      </w:r>
      <w:r w:rsidRPr="31F708E6" w:rsidR="36377F8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samotné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otočisko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autobusov s trolejbusmi pred hlavnou stanicou je kapacitne nevyhovujúce, neprehľadné a vznikajú konflikty medzi IAD, ktorá často blokuje MHD.  Nástupištia pre autobusy a trolejbusy sú navrhnuté v peších koridoroch smerujúcich z/na hlavnú stanicu, toky cestujúcich sa križujú a často dochádza ku kolíznym situáciám. Za</w:t>
      </w:r>
      <w:r w:rsidRPr="31F708E6" w:rsidR="48C730D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jeden z najväčších nedostatkov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považujeme absenciu prepojenia zastávky „Sokolská“ s hlavnou stanicou. Linky v smere Pražská - Štefánikova a Pražská - 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Šancová nezabezpečujú priame spojenie s hlavnou stanicou a cestujúci musia prekonať túto vzdialenosť pešo zo zastávky „Pod stanicou“, resp. „Sokolská“ (v súčasnosti tu neexistuje legálny priechod cez koľaje na hlavnú stanicu). Zastávka Sokolská navyše nevyhovuje z hľadiska šírkových pomerov. V prílohe 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P04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sú graficky znázornené súčasné polohy jednotlivých zastávok.</w:t>
      </w:r>
    </w:p>
    <w:p xmlns:wp14="http://schemas.microsoft.com/office/word/2010/wordml" w:rsidP="31F708E6" w14:paraId="5DD5B361" wp14:textId="3F615878">
      <w:pPr>
        <w:spacing w:after="80" w:line="240" w:lineRule="auto"/>
        <w:ind w:firstLine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Preferencia </w:t>
      </w:r>
      <w:r w:rsidRPr="31F708E6" w:rsidR="59F15BD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verejnej osobnej dopravy (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VOD</w:t>
      </w:r>
      <w:r w:rsidRPr="31F708E6" w:rsidR="35D8DA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)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je v riešenej oblasti čiastočná.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Bus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pruhy sú realizované napr. na Brnianskej a v úseku Pražskej ulice.  Ďalej na Štefánikovej ulici v smere z centra k hlavnej stanici a v určitých úsekoch na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Šancovej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v smere na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Račianské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mýto. V rámci širších vzťahov absentuje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bus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pruh medzi Zimným štadiónom, Trnavským mýtom a Nám. F.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Liszta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, tzn. v úseku, ktorým prechádza najviac liniek MHD smerujúcich na Hlavnú stanicu a kde vznikajú najväčšie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kongescie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. Absentuje tiež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bus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pruh pred zastávkou Sokolská v smere jazdy od križovatky so 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Šancovou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Štafánikovou</w:t>
      </w:r>
      <w:proofErr w:type="spellEnd"/>
      <w:r w:rsidRPr="31F708E6" w:rsidR="1E78A5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v smere na Lamač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.</w:t>
      </w:r>
    </w:p>
    <w:p xmlns:wp14="http://schemas.microsoft.com/office/word/2010/wordml" w:rsidP="31F708E6" w14:paraId="54FDAE68" wp14:textId="1611C123">
      <w:pPr>
        <w:spacing w:after="80" w:line="240" w:lineRule="auto"/>
        <w:ind w:firstLine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7535E830" wp14:textId="270393D9">
      <w:pPr>
        <w:pStyle w:val="Normal"/>
        <w:spacing w:after="80" w:line="240" w:lineRule="auto"/>
        <w:ind w:firstLine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4F8A4AEA" wp14:textId="34CEF0F2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Výhľad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31F708E6" w14:paraId="5024B93C" wp14:textId="76396736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Výhľadovo sa uvažuje s peším prepojením zastávky „Sokolská“ (na ulici Pražská) s predstaničným námestím alebo s presmerovaním liniek MHD v líniách Pražská -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Šancová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/Štefánikova prejazdom cez hlavnú stanicu (oboje je cieľom tohto zadania vo variantnom riešení). Postupne sa v meste presadzuje segregovaná cestná infraštruktúra v prospech MHD na úkor IAD.</w:t>
      </w:r>
    </w:p>
    <w:p xmlns:wp14="http://schemas.microsoft.com/office/word/2010/wordml" w:rsidP="31F708E6" w14:paraId="431EF711" wp14:textId="3D7A91A1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70A39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V súvislosti s električkou sa do budúcna uvažuje s </w:t>
      </w:r>
      <w:r w:rsidRPr="31F708E6" w:rsidR="6268FC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obnovením pôvodnej trate cez Štefánikovú v smere z hlavnej stanice d</w:t>
      </w:r>
      <w:r w:rsidRPr="31F708E6" w:rsidR="42ED5BA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o</w:t>
      </w:r>
      <w:r w:rsidRPr="31F708E6" w:rsidR="6268FC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centra. </w:t>
      </w:r>
      <w:r w:rsidRPr="31F708E6" w:rsidR="60B3FB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Táto trať zanikla v roku 1979, keď sa uvažovalo ešte o výstavbe metra. </w:t>
      </w:r>
      <w:r w:rsidRPr="31F708E6" w:rsidR="24F603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V </w:t>
      </w:r>
      <w:r w:rsidRPr="31F708E6" w:rsidR="30D06B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prípade budúcej realizácie by sa </w:t>
      </w:r>
      <w:r w:rsidRPr="31F708E6" w:rsidR="2E88C8E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značne</w:t>
      </w:r>
      <w:r w:rsidRPr="31F708E6" w:rsidR="78590E3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31F708E6" w:rsidR="30D06B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skrátila jazdná doba medzi hlavnou stanicou a Námestím SNP </w:t>
      </w:r>
      <w:r w:rsidRPr="31F708E6" w:rsidR="4DBD640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 centre mesta</w:t>
      </w:r>
      <w:r w:rsidRPr="31F708E6" w:rsidR="30D06B4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. </w:t>
      </w:r>
    </w:p>
    <w:p xmlns:wp14="http://schemas.microsoft.com/office/word/2010/wordml" w:rsidP="31F708E6" w14:paraId="29667E47" wp14:textId="79D23F91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Do roku 2025 prebehne výrazný rozvoj trolejbusovej dopravy, pričom sa dobudujú dve nové trolejové stopy na dnešnom 2. autobusovom nástupišti a Nám. F.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Liszta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sa obojsmerne prepojí s trolejbusovou traťou na Pražskej ulici. Linky 32, 41 (-&gt; 44) a 61 budú transformované na trolejbusové. Na linkách 40 a 71 začnú premávať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kapacitnejšie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vozidlá. Výhľadovo sa uvažuje aj s vedením novej električkovej trate po Štefánikovej ulici, kedy by sa následne zmenilo linkové vedenie električkových liniek a pôvodná trasa po ulici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Štefanovičova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by bola touto nahradená alebo doplnená.</w:t>
      </w:r>
    </w:p>
    <w:p xmlns:wp14="http://schemas.microsoft.com/office/word/2010/wordml" w:rsidP="31F708E6" w14:paraId="5A39021D" wp14:textId="697B9C8D">
      <w:pPr>
        <w:spacing w:after="80" w:line="240" w:lineRule="auto"/>
        <w:ind w:firstLine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Na základe aktuálneho Územného plánu hlavného mesta SR Bratislavy je potrebné zohľadniť a akceptovať územnú rezervu pre tzv. Nosný koľajový systém MHD - špeciálna dráha, ktorej uvažovaná zastávka sa nachádza pod úrovňou súčasného predstaničného námestia, tak ako to je zakreslené vo výkresovej časti č. 3 Verejné dopravné vybavenie. Zatiaľ nedošlo k podrobnejšiemu posúdeniu tejto uvažovanej dopravnej stavby, každopádne je potrebné dodržať územnú rezervu a nenavrhovať v tomto mieste napr. viacpodlažnú podzemnú garáž alebo iné hĺbkové úpravy terénu, ktoré by mohli do budúcna ovplyvniť možnú realizáciu  tejto dráhy. </w:t>
      </w:r>
    </w:p>
    <w:p xmlns:wp14="http://schemas.microsoft.com/office/word/2010/wordml" w:rsidP="31F708E6" w14:paraId="26BF8C41" wp14:textId="5DD0EECF">
      <w:pPr>
        <w:spacing w:after="80" w:line="240" w:lineRule="auto"/>
        <w:ind w:firstLine="357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1C01015F" wp14:textId="63537BA6">
      <w:pPr>
        <w:pStyle w:val="ListParagraph"/>
        <w:numPr>
          <w:ilvl w:val="0"/>
          <w:numId w:val="1"/>
        </w:num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</w:pPr>
      <w:r w:rsidRPr="7BAFF5ED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  <w:t>Individuálna automobilová doprava</w:t>
      </w:r>
    </w:p>
    <w:p xmlns:wp14="http://schemas.microsoft.com/office/word/2010/wordml" w:rsidP="31F708E6" w14:paraId="78CCA1C5" wp14:textId="1469EC1C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Súčasný stav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31F708E6" w14:paraId="5459F8B0" wp14:textId="698441BC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Hlavné dopravné prúdy IAD v rámci riešeného územia sú z okolitých zberných komunikácii (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Šancová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, Pražská a Štefánikova). V menšej miere sú využívame obslužné komunikácie z ulíc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Žabotova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 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Jaskový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rad. Znázornenie jednotlivých kategórii miestnych komunikácii sú v prílohe 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P05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 posledné namerané intenzity dopravy v prílohe 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P09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. </w:t>
      </w:r>
    </w:p>
    <w:p xmlns:wp14="http://schemas.microsoft.com/office/word/2010/wordml" w:rsidP="31F708E6" w14:paraId="45C0D548" wp14:textId="5E35F0E8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Jediný súčasne možný dopravný prístup IAD na hlavnú stanicu je cez Námestia Franza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Liszta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po zdieľanej komunikáciu s MHD a cyklistami. Ulice Pražská,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Šancová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 Štefániková sú kategorizované ako zberné komunikácie funkčnej triedy B2 a sú súčasťou základného komunikačného systému mesta (ZAKOS). Ten tvorí osobitnú skupinu komunikácii z vybranej komunikačnej siete, na ktorej sa vykonáva rozhodujúci podiel cestnej dopravy v rámci mesta. Ulice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Šancová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 Štefániková sú súčasťou vnútorného dopravného okruhu mesta a ulice Pražská 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Šancová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sú súčasťou stredného dopravného okruhu mesta. Pražská ulica je zároveň súčasťou Lamačskej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radiály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Šancová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ulica ako spojovací úsek (viac v  dostupnom Územnom pláne hl. mesta SR Bratislava).</w:t>
      </w:r>
    </w:p>
    <w:p xmlns:wp14="http://schemas.microsoft.com/office/word/2010/wordml" w:rsidP="31F708E6" w14:paraId="5DB13483" wp14:textId="14E47AE9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Dopravne menej významná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Žabotova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ulica je v súčasnosti jednosmerná komunikácia  s vyústením na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Šancovú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s ľavým aj pravým odbočením. Problémové je pravé odbočenie, kedy na jeden interval prejde minimum áut z dôvodu dvoch svetelných križovatiek v tesnej blízkosti. Ďalšia jednosmerná ulica je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Štefaničová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, na ktorú je umožnené len pravé odbočenia zo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Šancovej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 po ktorej je zároveň obojstranne vedená električková trať. Severne od stanice je situovaná ešte ulica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Jaskový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rad, ktorá je obojsmerná a pomocou podjazdu popod železnicu prepojená s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Žabotovou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. Vo  všetkých troch prípadoch ide o miestne obslužné komunikácie.</w:t>
      </w:r>
    </w:p>
    <w:p xmlns:wp14="http://schemas.microsoft.com/office/word/2010/wordml" w:rsidP="31F708E6" w14:paraId="0FE8321D" wp14:textId="44F0C81C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Čo sa týka statickej dopravy, v súčasnosti sa v celej Bratislave postupne zavádza nová parkovacia politika mesta, ktorej cieľom je zavedenie nových pravidiel a zlepšenie organizácie parkovania. Konkrétne v predstaničnom priestore na Námestí Franza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Liszta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sa nachádza spoplatnené parkovisko na mestskom pozemku a niekoľko vyhradených miest na pozemku ŽSR. V mieste obratiska v blízkosti vstupu do staničnej budovy sú rezervované miesta pre TAXI službu a drop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off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. Celé územie je nedostatočne organizované, neprehľadné a dochádza tu k častým kolíziám medzi jednotlivými účastníkmi dopravy. </w:t>
      </w:r>
    </w:p>
    <w:p xmlns:wp14="http://schemas.microsoft.com/office/word/2010/wordml" w:rsidP="31F708E6" w14:paraId="25C6E792" wp14:textId="39FC84F0">
      <w:pPr>
        <w:spacing w:after="80" w:line="240" w:lineRule="auto"/>
        <w:ind w:firstLine="709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6BDFB2EC" wp14:textId="3726BBEF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Výhľad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45A39775" w14:paraId="7AC25880" wp14:textId="7C51DA66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45A39775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Výhľadovo je podľa ÚPN BA v blízkosti riešeného územia plánovaná trasa  Severnej tangenty (spojnice Pražskej a Pionierskej ulice tunelom a možným napojením na Račianske mýto), ktorá by doplnila stredný dopravný okruh a odľahčila </w:t>
      </w:r>
      <w:proofErr w:type="spellStart"/>
      <w:r w:rsidRPr="45A39775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Šancov</w:t>
      </w:r>
      <w:r w:rsidRPr="45A39775" w:rsidR="2988B3A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u</w:t>
      </w:r>
      <w:proofErr w:type="spellEnd"/>
      <w:r w:rsidRPr="45A39775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ulicu. Jej konkrétne trasovanie a výsledn</w:t>
      </w:r>
      <w:r w:rsidRPr="45A39775" w:rsidR="567F3B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ú</w:t>
      </w:r>
      <w:r w:rsidRPr="45A39775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podob</w:t>
      </w:r>
      <w:r w:rsidRPr="45A39775" w:rsidR="67D006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u</w:t>
      </w:r>
      <w:r w:rsidRPr="45A39775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bude </w:t>
      </w:r>
      <w:r w:rsidRPr="45A39775" w:rsidR="05AEF79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potrebné ešte detailnejšie preveriť a spracovať</w:t>
      </w:r>
      <w:r w:rsidRPr="45A39775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. </w:t>
      </w:r>
      <w:r w:rsidRPr="45A39775" w:rsidR="74041E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Momentálne</w:t>
      </w:r>
      <w:r w:rsidRPr="45A39775" w:rsidR="1B14BE4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HMB pripravuje zadanie </w:t>
      </w:r>
      <w:r w:rsidRPr="45A39775" w:rsidR="74041E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pre CBA analýzu</w:t>
      </w:r>
      <w:r w:rsidRPr="45A39775" w:rsidR="470D96C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, ktor</w:t>
      </w:r>
      <w:r w:rsidRPr="45A39775" w:rsidR="5920E3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á by </w:t>
      </w:r>
      <w:r w:rsidRPr="45A39775" w:rsidR="55DC5E0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po </w:t>
      </w:r>
      <w:r w:rsidRPr="45A39775" w:rsidR="5920E3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vypracovaní</w:t>
      </w:r>
      <w:r w:rsidRPr="45A39775" w:rsidR="7FACD86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posúdila </w:t>
      </w:r>
      <w:r w:rsidRPr="45A39775" w:rsidR="04A205C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jej</w:t>
      </w:r>
      <w:r w:rsidRPr="45A39775" w:rsidR="2DE5092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efektívnosť a </w:t>
      </w:r>
      <w:r w:rsidRPr="45A39775" w:rsidR="52B6505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finančnú návratnosť. </w:t>
      </w:r>
      <w:r w:rsidRPr="45A39775" w:rsidR="74041E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45A39775" w:rsidR="02D9070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J</w:t>
      </w:r>
      <w:r w:rsidRPr="45A39775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edná sa ale o ďalší dopravný zámer v území ktorý je potrebné rešpektovať. </w:t>
      </w:r>
    </w:p>
    <w:p xmlns:wp14="http://schemas.microsoft.com/office/word/2010/wordml" w:rsidP="31F708E6" w14:paraId="15A722ED" wp14:textId="0C7227CD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Ďalším uvažovaným zámerom v riešenom území je podľa ÚPN BA mimoúrovňové prepojenie Pražskej 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Žabotovej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ulice obslužnou komunikáciou funkčnej triedy C1 s vedením MHD (vrátane trolejbusov). Uvedený zámer je z časti cieľom</w:t>
      </w:r>
      <w:r w:rsidRPr="31F708E6" w:rsidR="723B3E8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zadania</w:t>
      </w:r>
      <w:r w:rsidRPr="31F708E6" w:rsidR="14E088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tejto UŠ, za účelom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preveriť prepojenie Pražskej a predstaničného námestie prostredníctvom MHD. </w:t>
      </w:r>
    </w:p>
    <w:p xmlns:wp14="http://schemas.microsoft.com/office/word/2010/wordml" w:rsidP="31F708E6" w14:paraId="0538198E" wp14:textId="483A3183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7C6105DE" wp14:textId="71A34541">
      <w:pPr>
        <w:pStyle w:val="ListParagraph"/>
        <w:numPr>
          <w:ilvl w:val="0"/>
          <w:numId w:val="1"/>
        </w:num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</w:pPr>
      <w:r w:rsidRPr="7BAFF5ED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  <w:t>Cyklodoprava</w:t>
      </w:r>
    </w:p>
    <w:p xmlns:wp14="http://schemas.microsoft.com/office/word/2010/wordml" w:rsidP="31F708E6" w14:paraId="3B0D184F" wp14:textId="5ACC589F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Súčasný stav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31F708E6" w14:paraId="15261285" wp14:textId="73ACEC97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Sieť cyklotrás v okolí riešeného územia nie je dostatočne rozvinutá. V smere k hlavnej stanici je na vozovke vyznačená cyklotrasa v jednej úrovni s vozovkou a v mieste obratiska už dochádza k križovaniu cyklistov, IAD a MHD. V blízkosti hlavnej stanice sú tri možnosti na parkovanie bicyklov, západne od staničnej budovy pre cestujúcich vlakom v uzamykateľnej klietke, nestrážené stojany vedľa novej čakárne a pred staničnou budovou v blízkosti plateného parkoviska.  V Bratislave je niekoľko spoločností prevádzkujúcich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biksharing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 zdieľané kolobežky, no ich parkovanie v okolí stanice nie je jednotné a organizované.</w:t>
      </w:r>
    </w:p>
    <w:p xmlns:wp14="http://schemas.microsoft.com/office/word/2010/wordml" w:rsidP="31F708E6" w14:paraId="3F21B267" wp14:textId="5DDA3651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78EED1C2" wp14:textId="314384C1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Výhľad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31F708E6" w14:paraId="02847087" wp14:textId="794E114E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Mestom plánované cyklistické trasy sú vedené po ulici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Žabotova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, 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Štefanovičova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 Námestie Franza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Liszta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. Výhľadovo sa uvažuje s cyklotrasou aj popri Pražskej ulici s prepojením popred hlavnú stanicu  na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Žabotovou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 (možné uvažovať aj s mimoúrovňovým prepojením). Plánová cyklistická sieť je znázornená v prílohe </w:t>
      </w: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P06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tohto zadania.</w:t>
      </w:r>
    </w:p>
    <w:p xmlns:wp14="http://schemas.microsoft.com/office/word/2010/wordml" w:rsidP="31F708E6" w14:paraId="12B29F5D" wp14:textId="742A2FD6">
      <w:pPr>
        <w:spacing w:after="80" w:line="240" w:lineRule="auto"/>
        <w:ind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31F708E6" w14:paraId="341C838D" wp14:textId="616F07B4">
      <w:pPr>
        <w:pStyle w:val="ListParagraph"/>
        <w:numPr>
          <w:ilvl w:val="0"/>
          <w:numId w:val="1"/>
        </w:num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</w:pPr>
      <w:r w:rsidRPr="7BAFF5ED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FB9695"/>
          <w:sz w:val="22"/>
          <w:szCs w:val="22"/>
          <w:lang w:val="sk-SK"/>
        </w:rPr>
        <w:t>Pešie ťahy</w:t>
      </w:r>
    </w:p>
    <w:p xmlns:wp14="http://schemas.microsoft.com/office/word/2010/wordml" w:rsidP="31F708E6" w14:paraId="48F3EF00" wp14:textId="1A666B6E">
      <w:pPr>
        <w:spacing w:after="8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Súčasný stav</w:t>
      </w: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</w:p>
    <w:p xmlns:wp14="http://schemas.microsoft.com/office/word/2010/wordml" w:rsidP="31F708E6" w14:paraId="40DC9336" wp14:textId="5E0CFF50">
      <w:pPr>
        <w:spacing w:after="80" w:line="240" w:lineRule="auto"/>
        <w:ind w:left="12" w:firstLine="543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Prevádzkovo funguje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Námeste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F. </w:t>
      </w:r>
      <w:proofErr w:type="spellStart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Liszta</w:t>
      </w:r>
      <w:proofErr w:type="spellEnd"/>
      <w:r w:rsidRPr="31F708E6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 xml:space="preserve"> ako koncový bod pešej trasy, táto nepriepustnosť územia pre peší tranzit znižuje ekonomický potenciál a celkové napojenie na mesto.</w:t>
      </w:r>
    </w:p>
    <w:p xmlns:wp14="http://schemas.microsoft.com/office/word/2010/wordml" w:rsidP="31F708E6" w14:paraId="5C148A24" wp14:textId="75C5A78A">
      <w:pPr>
        <w:spacing w:after="80" w:line="240" w:lineRule="auto"/>
        <w:ind w:left="12" w:firstLine="543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</w:p>
    <w:p xmlns:wp14="http://schemas.microsoft.com/office/word/2010/wordml" w:rsidP="45A39775" w14:paraId="0E8EF274" wp14:textId="79A9F3ED">
      <w:pPr>
        <w:spacing w:after="80" w:line="240" w:lineRule="auto"/>
        <w:jc w:val="both"/>
        <w:rPr>
          <w:del w:author="Bečka Roman, Ing." w:date="2022-12-22T08:35:07.374Z" w:id="554207771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</w:pPr>
      <w:r w:rsidRPr="45A39775" w:rsidR="50BF6B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sk-SK"/>
        </w:rPr>
        <w:t> </w:t>
      </w:r>
      <w:del w:author="Bečka Roman, Ing." w:date="2022-12-22T08:35:07.374Z" w:id="1740822910">
        <w:r w:rsidRPr="45A39775" w:rsidDel="50BF6B6F">
          <w:rPr>
            <w:rFonts w:ascii="Calibri" w:hAnsi="Calibri" w:eastAsia="Calibri" w:cs="Calibri"/>
            <w:b w:val="1"/>
            <w:bCs w:val="1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sk-SK"/>
          </w:rPr>
          <w:delText>Výhľad</w:delText>
        </w:r>
      </w:del>
    </w:p>
    <w:p xmlns:wp14="http://schemas.microsoft.com/office/word/2010/wordml" w:rsidP="45A39775" w14:paraId="55F6EDA2" wp14:textId="438A027A">
      <w:pPr>
        <w:spacing w:after="80" w:line="240" w:lineRule="auto"/>
        <w:ind w:firstLine="708"/>
        <w:jc w:val="both"/>
        <w:rPr>
          <w:del w:author="Bečka Roman, Ing." w:date="2022-12-22T08:35:07.374Z" w:id="1188644281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sk-SK"/>
        </w:rPr>
      </w:pPr>
      <w:del w:author="Bečka Roman, Ing." w:date="2022-12-22T08:35:07.374Z" w:id="1113207961">
        <w:r w:rsidRPr="45A39775" w:rsidDel="50BF6B6F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highlight w:val="yellow"/>
            <w:lang w:val="sk-SK"/>
          </w:rPr>
          <w:delText xml:space="preserve">V </w:delText>
        </w:r>
        <w:r w:rsidRPr="45A39775" w:rsidDel="5EE039F5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highlight w:val="yellow"/>
            <w:lang w:val="sk-SK"/>
          </w:rPr>
          <w:delText>súčasnosti prebieha</w:delText>
        </w:r>
        <w:r w:rsidRPr="45A39775" w:rsidDel="50BF6B6F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highlight w:val="yellow"/>
            <w:lang w:val="sk-SK"/>
          </w:rPr>
          <w:delText xml:space="preserve"> čiastočná revitalizácia predstaničného priestoru výmenou dlažby, mobiliáru a pod.</w:delText>
        </w:r>
      </w:del>
    </w:p>
    <w:p xmlns:wp14="http://schemas.microsoft.com/office/word/2010/wordml" w:rsidP="31F708E6" w14:paraId="17013AAC" wp14:textId="7EEA7BAC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e92d6c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4194CD"/>
    <w:rsid w:val="00D85E81"/>
    <w:rsid w:val="00F21099"/>
    <w:rsid w:val="0116E51D"/>
    <w:rsid w:val="01336205"/>
    <w:rsid w:val="01902409"/>
    <w:rsid w:val="02A415A4"/>
    <w:rsid w:val="02D9070B"/>
    <w:rsid w:val="0312CC0D"/>
    <w:rsid w:val="04436693"/>
    <w:rsid w:val="04A205C8"/>
    <w:rsid w:val="05AEF79D"/>
    <w:rsid w:val="083D43D7"/>
    <w:rsid w:val="0ADB9D9D"/>
    <w:rsid w:val="0AE8B7EC"/>
    <w:rsid w:val="0B8205C5"/>
    <w:rsid w:val="0E557EB4"/>
    <w:rsid w:val="0E6E1112"/>
    <w:rsid w:val="0F211E77"/>
    <w:rsid w:val="0F7D90BE"/>
    <w:rsid w:val="0FF14F15"/>
    <w:rsid w:val="11D274A9"/>
    <w:rsid w:val="1253EE89"/>
    <w:rsid w:val="13AE366D"/>
    <w:rsid w:val="145A8AF1"/>
    <w:rsid w:val="14ACBADE"/>
    <w:rsid w:val="14E088AB"/>
    <w:rsid w:val="150C5270"/>
    <w:rsid w:val="15AF26FC"/>
    <w:rsid w:val="16488B3F"/>
    <w:rsid w:val="178CDA87"/>
    <w:rsid w:val="185762BA"/>
    <w:rsid w:val="1900B530"/>
    <w:rsid w:val="1A58F082"/>
    <w:rsid w:val="1AC14D9F"/>
    <w:rsid w:val="1B14BE44"/>
    <w:rsid w:val="1B21D468"/>
    <w:rsid w:val="1CAACBC3"/>
    <w:rsid w:val="1D272E6C"/>
    <w:rsid w:val="1DDC276E"/>
    <w:rsid w:val="1E132E22"/>
    <w:rsid w:val="1E78A552"/>
    <w:rsid w:val="1F925740"/>
    <w:rsid w:val="2143F5FF"/>
    <w:rsid w:val="220F5899"/>
    <w:rsid w:val="225EFF90"/>
    <w:rsid w:val="2329620F"/>
    <w:rsid w:val="23EFCC1B"/>
    <w:rsid w:val="24487BF0"/>
    <w:rsid w:val="249BDEF5"/>
    <w:rsid w:val="24BE62A1"/>
    <w:rsid w:val="24F603DF"/>
    <w:rsid w:val="2515C357"/>
    <w:rsid w:val="265C8504"/>
    <w:rsid w:val="26B1DFDD"/>
    <w:rsid w:val="27AA2175"/>
    <w:rsid w:val="282FDB06"/>
    <w:rsid w:val="28E089AE"/>
    <w:rsid w:val="2988B3A9"/>
    <w:rsid w:val="2B101C0D"/>
    <w:rsid w:val="2CD5DE13"/>
    <w:rsid w:val="2DE50926"/>
    <w:rsid w:val="2E88C8E8"/>
    <w:rsid w:val="2F375A84"/>
    <w:rsid w:val="2FB7629E"/>
    <w:rsid w:val="304194CD"/>
    <w:rsid w:val="30D06B4E"/>
    <w:rsid w:val="30F4D83B"/>
    <w:rsid w:val="31B1B7BB"/>
    <w:rsid w:val="31F708E6"/>
    <w:rsid w:val="31F9E2B8"/>
    <w:rsid w:val="32816AD7"/>
    <w:rsid w:val="3281D44C"/>
    <w:rsid w:val="340012F3"/>
    <w:rsid w:val="34026C68"/>
    <w:rsid w:val="3437BF87"/>
    <w:rsid w:val="3471AB64"/>
    <w:rsid w:val="3499A811"/>
    <w:rsid w:val="35D8DAA6"/>
    <w:rsid w:val="360D7BC5"/>
    <w:rsid w:val="36377F88"/>
    <w:rsid w:val="36A5B01D"/>
    <w:rsid w:val="376F6049"/>
    <w:rsid w:val="3795DC9E"/>
    <w:rsid w:val="37BC0505"/>
    <w:rsid w:val="38C22010"/>
    <w:rsid w:val="38D22DE8"/>
    <w:rsid w:val="398347C0"/>
    <w:rsid w:val="3B4BB575"/>
    <w:rsid w:val="3BAE8D36"/>
    <w:rsid w:val="3BDB96A5"/>
    <w:rsid w:val="3BFCB52F"/>
    <w:rsid w:val="3C009117"/>
    <w:rsid w:val="3C0EB436"/>
    <w:rsid w:val="3C523561"/>
    <w:rsid w:val="3C75C33B"/>
    <w:rsid w:val="3DDDE1A5"/>
    <w:rsid w:val="3E6213C7"/>
    <w:rsid w:val="3E835637"/>
    <w:rsid w:val="3EBD2DDA"/>
    <w:rsid w:val="3FB3B655"/>
    <w:rsid w:val="4149345E"/>
    <w:rsid w:val="426BF6B3"/>
    <w:rsid w:val="42ED5BA9"/>
    <w:rsid w:val="42FD1266"/>
    <w:rsid w:val="4480104F"/>
    <w:rsid w:val="451918D3"/>
    <w:rsid w:val="45A39775"/>
    <w:rsid w:val="46975A68"/>
    <w:rsid w:val="46E69CB8"/>
    <w:rsid w:val="470D96C9"/>
    <w:rsid w:val="4791456F"/>
    <w:rsid w:val="47E472CC"/>
    <w:rsid w:val="48807E7D"/>
    <w:rsid w:val="48C730DC"/>
    <w:rsid w:val="4980432D"/>
    <w:rsid w:val="498C95E2"/>
    <w:rsid w:val="4B1C138E"/>
    <w:rsid w:val="4BCB6865"/>
    <w:rsid w:val="4C9ACE99"/>
    <w:rsid w:val="4CC436A4"/>
    <w:rsid w:val="4DBD640A"/>
    <w:rsid w:val="4E369EFA"/>
    <w:rsid w:val="4F043F48"/>
    <w:rsid w:val="4F05D024"/>
    <w:rsid w:val="4F809D03"/>
    <w:rsid w:val="5070A391"/>
    <w:rsid w:val="50BF6B6F"/>
    <w:rsid w:val="518DC203"/>
    <w:rsid w:val="519E9833"/>
    <w:rsid w:val="52B65058"/>
    <w:rsid w:val="531D1252"/>
    <w:rsid w:val="53272573"/>
    <w:rsid w:val="53F5399A"/>
    <w:rsid w:val="5425D864"/>
    <w:rsid w:val="54C562C5"/>
    <w:rsid w:val="54C63143"/>
    <w:rsid w:val="55DC5E0C"/>
    <w:rsid w:val="55E3561B"/>
    <w:rsid w:val="55F2707B"/>
    <w:rsid w:val="56613326"/>
    <w:rsid w:val="567F3BB6"/>
    <w:rsid w:val="58F94987"/>
    <w:rsid w:val="5920E331"/>
    <w:rsid w:val="59CD594E"/>
    <w:rsid w:val="59F15BDE"/>
    <w:rsid w:val="5A84F756"/>
    <w:rsid w:val="5BE0D504"/>
    <w:rsid w:val="5CC205FC"/>
    <w:rsid w:val="5D9145CE"/>
    <w:rsid w:val="5E5DD65D"/>
    <w:rsid w:val="5E924366"/>
    <w:rsid w:val="5EE039F5"/>
    <w:rsid w:val="5EF02EAA"/>
    <w:rsid w:val="5FF16290"/>
    <w:rsid w:val="60B3FB2F"/>
    <w:rsid w:val="625D06D4"/>
    <w:rsid w:val="6268FCE6"/>
    <w:rsid w:val="62BD178F"/>
    <w:rsid w:val="634536C3"/>
    <w:rsid w:val="63C0E2A0"/>
    <w:rsid w:val="64243688"/>
    <w:rsid w:val="64938FB0"/>
    <w:rsid w:val="6556C50E"/>
    <w:rsid w:val="65D4CA17"/>
    <w:rsid w:val="667CD785"/>
    <w:rsid w:val="673164CB"/>
    <w:rsid w:val="679383DE"/>
    <w:rsid w:val="67D006BC"/>
    <w:rsid w:val="69721587"/>
    <w:rsid w:val="69B47847"/>
    <w:rsid w:val="6B9410A7"/>
    <w:rsid w:val="6ED05210"/>
    <w:rsid w:val="707AA962"/>
    <w:rsid w:val="7131DA44"/>
    <w:rsid w:val="717212B8"/>
    <w:rsid w:val="723B3E8B"/>
    <w:rsid w:val="72EB1021"/>
    <w:rsid w:val="7385FA2F"/>
    <w:rsid w:val="74041ED6"/>
    <w:rsid w:val="7435F523"/>
    <w:rsid w:val="759CF22B"/>
    <w:rsid w:val="77D12B9F"/>
    <w:rsid w:val="78590E34"/>
    <w:rsid w:val="78CF2D7A"/>
    <w:rsid w:val="792C21AD"/>
    <w:rsid w:val="794D658F"/>
    <w:rsid w:val="7A5F4728"/>
    <w:rsid w:val="7AB39967"/>
    <w:rsid w:val="7B4C88E2"/>
    <w:rsid w:val="7BAFF5ED"/>
    <w:rsid w:val="7D686241"/>
    <w:rsid w:val="7E4819AE"/>
    <w:rsid w:val="7F2FD6A1"/>
    <w:rsid w:val="7FACD865"/>
    <w:rsid w:val="7FF4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194CD"/>
  <w15:chartTrackingRefBased/>
  <w15:docId w15:val="{B1EC7AC2-89EE-4E85-991F-C0BA8820B1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f0" w:customStyle="true">
    <w:uiPriority w:val="1"/>
    <w:name w:val="pf0"/>
    <w:basedOn w:val="Normal"/>
    <w:rsid w:val="31F708E6"/>
    <w:rPr>
      <w:rFonts w:ascii="Times New Roman" w:hAnsi="Times New Roman" w:eastAsia="Times New Roman" w:cs="Times New Roman"/>
      <w:sz w:val="24"/>
      <w:szCs w:val="24"/>
      <w:lang w:eastAsia="sk-SK"/>
    </w:rPr>
    <w:pPr>
      <w:spacing w:beforeAutospacing="on" w:afterAutospacing="on"/>
    </w:pPr>
  </w:style>
  <w:style w:type="character" w:styleId="normaltextrun" w:customStyle="true">
    <w:uiPriority w:val="1"/>
    <w:name w:val="normaltextrun"/>
    <w:basedOn w:val="DefaultParagraphFont"/>
    <w:rsid w:val="31F708E6"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8bb293766502462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2022-12-14T12:25:31.4653664Z</dcterms:created>
  <dcterms:modified xsi:type="dcterms:W3CDTF">2022-12-22T09:16:41.0223523Z</dcterms:modified>
  <dc:creator>Bečka Roman, Ing.</dc:creator>
  <lastModifiedBy>Bečka Roman, Ing.</lastModifiedBy>
</coreProperties>
</file>